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7A1A" w14:textId="77777777" w:rsidR="005758E9" w:rsidRPr="00D17EF5" w:rsidRDefault="00882CB0" w:rsidP="005611A2">
      <w:pPr>
        <w:jc w:val="center"/>
        <w:rPr>
          <w:sz w:val="32"/>
          <w:szCs w:val="32"/>
        </w:rPr>
      </w:pPr>
      <w:r w:rsidRPr="00D17EF5">
        <w:rPr>
          <w:b/>
          <w:sz w:val="32"/>
          <w:szCs w:val="32"/>
        </w:rPr>
        <w:t>Northwest Public Power Association</w:t>
      </w:r>
    </w:p>
    <w:p w14:paraId="6ACBF5C9" w14:textId="35EE0272" w:rsidR="00493A53" w:rsidRPr="00D17EF5" w:rsidRDefault="00493A53" w:rsidP="005611A2">
      <w:pPr>
        <w:jc w:val="center"/>
        <w:rPr>
          <w:rFonts w:eastAsia="Times New Roman"/>
          <w:sz w:val="32"/>
          <w:szCs w:val="32"/>
          <w:lang w:val="en"/>
        </w:rPr>
      </w:pPr>
      <w:r w:rsidRPr="00D17EF5">
        <w:rPr>
          <w:rFonts w:eastAsia="Times New Roman"/>
          <w:b/>
          <w:bCs/>
          <w:sz w:val="32"/>
          <w:szCs w:val="32"/>
          <w:lang w:val="en"/>
        </w:rPr>
        <w:t xml:space="preserve">Resolution </w:t>
      </w:r>
      <w:r w:rsidR="003F0641" w:rsidRPr="00D17EF5">
        <w:rPr>
          <w:rFonts w:eastAsia="Times New Roman"/>
          <w:b/>
          <w:bCs/>
          <w:sz w:val="32"/>
          <w:szCs w:val="32"/>
          <w:lang w:val="en"/>
        </w:rPr>
        <w:t>20</w:t>
      </w:r>
      <w:r w:rsidR="00D80126">
        <w:rPr>
          <w:rFonts w:eastAsia="Times New Roman"/>
          <w:b/>
          <w:bCs/>
          <w:sz w:val="32"/>
          <w:szCs w:val="32"/>
          <w:lang w:val="en"/>
        </w:rPr>
        <w:t>2</w:t>
      </w:r>
      <w:ins w:id="0" w:author="Author">
        <w:r w:rsidR="009560A6">
          <w:rPr>
            <w:rFonts w:eastAsia="Times New Roman"/>
            <w:b/>
            <w:bCs/>
            <w:sz w:val="32"/>
            <w:szCs w:val="32"/>
            <w:lang w:val="en"/>
          </w:rPr>
          <w:t>3</w:t>
        </w:r>
      </w:ins>
      <w:del w:id="1" w:author="Author">
        <w:r w:rsidR="00F95EAA" w:rsidDel="009560A6">
          <w:rPr>
            <w:rFonts w:eastAsia="Times New Roman"/>
            <w:b/>
            <w:bCs/>
            <w:sz w:val="32"/>
            <w:szCs w:val="32"/>
            <w:lang w:val="en"/>
          </w:rPr>
          <w:delText>2</w:delText>
        </w:r>
      </w:del>
      <w:r w:rsidRPr="00D17EF5">
        <w:rPr>
          <w:rFonts w:eastAsia="Times New Roman"/>
          <w:b/>
          <w:bCs/>
          <w:sz w:val="32"/>
          <w:szCs w:val="32"/>
          <w:lang w:val="en"/>
        </w:rPr>
        <w:t>-</w:t>
      </w:r>
      <w:r w:rsidR="00A12DF4" w:rsidRPr="00D17EF5">
        <w:rPr>
          <w:rFonts w:eastAsia="Times New Roman"/>
          <w:b/>
          <w:bCs/>
          <w:sz w:val="32"/>
          <w:szCs w:val="32"/>
          <w:lang w:val="en"/>
        </w:rPr>
        <w:t>06</w:t>
      </w:r>
    </w:p>
    <w:p w14:paraId="2DA0FEA8" w14:textId="77777777" w:rsidR="00836C64" w:rsidRPr="00D17EF5" w:rsidRDefault="00084D49" w:rsidP="005611A2">
      <w:pPr>
        <w:jc w:val="center"/>
        <w:rPr>
          <w:b/>
          <w:sz w:val="32"/>
          <w:szCs w:val="32"/>
        </w:rPr>
      </w:pPr>
      <w:r w:rsidRPr="00D17EF5">
        <w:rPr>
          <w:b/>
          <w:sz w:val="32"/>
          <w:szCs w:val="32"/>
        </w:rPr>
        <w:t>Opposi</w:t>
      </w:r>
      <w:r w:rsidR="00836C64" w:rsidRPr="00D17EF5">
        <w:rPr>
          <w:b/>
          <w:sz w:val="32"/>
          <w:szCs w:val="32"/>
        </w:rPr>
        <w:t xml:space="preserve">tion to </w:t>
      </w:r>
      <w:r w:rsidR="006E4C10" w:rsidRPr="00D17EF5">
        <w:rPr>
          <w:b/>
          <w:sz w:val="32"/>
          <w:szCs w:val="32"/>
        </w:rPr>
        <w:t>Changing the Role</w:t>
      </w:r>
      <w:r w:rsidR="00A7042D" w:rsidRPr="00D17EF5">
        <w:rPr>
          <w:b/>
          <w:sz w:val="32"/>
          <w:szCs w:val="32"/>
        </w:rPr>
        <w:t xml:space="preserve"> and Rates</w:t>
      </w:r>
      <w:r w:rsidR="006E4C10" w:rsidRPr="00D17EF5">
        <w:rPr>
          <w:b/>
          <w:sz w:val="32"/>
          <w:szCs w:val="32"/>
        </w:rPr>
        <w:t xml:space="preserve"> of</w:t>
      </w:r>
      <w:r w:rsidR="00A7042D" w:rsidRPr="00D17EF5">
        <w:rPr>
          <w:b/>
          <w:sz w:val="32"/>
          <w:szCs w:val="32"/>
        </w:rPr>
        <w:t xml:space="preserve"> the</w:t>
      </w:r>
      <w:r w:rsidRPr="00D17EF5">
        <w:rPr>
          <w:b/>
          <w:sz w:val="32"/>
          <w:szCs w:val="32"/>
        </w:rPr>
        <w:t xml:space="preserve"> </w:t>
      </w:r>
    </w:p>
    <w:p w14:paraId="14563665" w14:textId="77777777" w:rsidR="00084D49" w:rsidRPr="00D17EF5" w:rsidRDefault="00084D49" w:rsidP="005611A2">
      <w:pPr>
        <w:jc w:val="center"/>
        <w:rPr>
          <w:b/>
          <w:sz w:val="32"/>
          <w:szCs w:val="32"/>
        </w:rPr>
      </w:pPr>
      <w:r w:rsidRPr="00D17EF5">
        <w:rPr>
          <w:b/>
          <w:sz w:val="32"/>
          <w:szCs w:val="32"/>
        </w:rPr>
        <w:t>Power Marketing Administrations</w:t>
      </w:r>
    </w:p>
    <w:p w14:paraId="4A717F7B" w14:textId="77777777" w:rsidR="00353533" w:rsidRPr="005A4C4E" w:rsidRDefault="00353533" w:rsidP="00353533">
      <w:pPr>
        <w:spacing w:line="276" w:lineRule="auto"/>
        <w:rPr>
          <w:b/>
          <w:color w:val="000000"/>
          <w:sz w:val="21"/>
        </w:rPr>
      </w:pPr>
    </w:p>
    <w:p w14:paraId="7F3473C3" w14:textId="77777777" w:rsidR="00353533" w:rsidRPr="009C39B8" w:rsidRDefault="00353533" w:rsidP="00353533">
      <w:pPr>
        <w:spacing w:line="276" w:lineRule="auto"/>
        <w:rPr>
          <w:b/>
          <w:color w:val="000000"/>
        </w:rPr>
      </w:pPr>
      <w:r w:rsidRPr="009C39B8">
        <w:rPr>
          <w:b/>
          <w:color w:val="000000"/>
        </w:rPr>
        <w:t>Background</w:t>
      </w:r>
    </w:p>
    <w:p w14:paraId="1A49F721" w14:textId="77777777" w:rsidR="00D84F64" w:rsidRPr="001F1505" w:rsidRDefault="00D84F64" w:rsidP="00D84F64">
      <w:pPr>
        <w:ind w:right="-80"/>
        <w:jc w:val="center"/>
        <w:rPr>
          <w:b/>
          <w:sz w:val="23"/>
          <w:szCs w:val="23"/>
          <w:u w:val="single"/>
        </w:rPr>
      </w:pPr>
    </w:p>
    <w:p w14:paraId="229A670F" w14:textId="32A279A7" w:rsidR="000E7EB2" w:rsidRDefault="006E4C10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sz w:val="24"/>
          <w:szCs w:val="24"/>
        </w:rPr>
        <w:t>Congress</w:t>
      </w:r>
      <w:r w:rsidRPr="005B052D">
        <w:rPr>
          <w:sz w:val="24"/>
          <w:szCs w:val="24"/>
        </w:rPr>
        <w:t xml:space="preserve"> </w:t>
      </w:r>
      <w:r w:rsidR="00D84F64" w:rsidRPr="005B052D">
        <w:rPr>
          <w:sz w:val="24"/>
          <w:szCs w:val="24"/>
        </w:rPr>
        <w:t xml:space="preserve">and </w:t>
      </w:r>
      <w:r w:rsidR="000B4C35">
        <w:rPr>
          <w:sz w:val="24"/>
          <w:szCs w:val="24"/>
        </w:rPr>
        <w:t xml:space="preserve">the </w:t>
      </w:r>
      <w:r w:rsidR="00D84F64" w:rsidRPr="005B052D">
        <w:rPr>
          <w:sz w:val="24"/>
          <w:szCs w:val="24"/>
        </w:rPr>
        <w:t xml:space="preserve">Administration </w:t>
      </w:r>
      <w:r>
        <w:rPr>
          <w:sz w:val="24"/>
          <w:szCs w:val="24"/>
        </w:rPr>
        <w:t xml:space="preserve">occasionally </w:t>
      </w:r>
      <w:r w:rsidR="00D84F64" w:rsidRPr="005B052D">
        <w:rPr>
          <w:sz w:val="24"/>
          <w:szCs w:val="24"/>
        </w:rPr>
        <w:t>call for the sale of the federal power marketing administrations (PMAs)</w:t>
      </w:r>
      <w:r w:rsidR="003F0641">
        <w:rPr>
          <w:sz w:val="24"/>
          <w:szCs w:val="24"/>
        </w:rPr>
        <w:t>,</w:t>
      </w:r>
      <w:r w:rsidR="002040A5" w:rsidRPr="005B052D">
        <w:rPr>
          <w:sz w:val="24"/>
          <w:szCs w:val="24"/>
        </w:rPr>
        <w:t xml:space="preserve"> </w:t>
      </w:r>
      <w:r w:rsidR="00D84F64" w:rsidRPr="005B052D">
        <w:rPr>
          <w:rFonts w:cs="NewBaskerville-Roman"/>
          <w:sz w:val="24"/>
          <w:szCs w:val="24"/>
        </w:rPr>
        <w:t>requir</w:t>
      </w:r>
      <w:r>
        <w:rPr>
          <w:rFonts w:cs="NewBaskerville-Roman"/>
          <w:sz w:val="24"/>
          <w:szCs w:val="24"/>
        </w:rPr>
        <w:t>e</w:t>
      </w:r>
      <w:r w:rsidR="00D84F64" w:rsidRPr="005B052D">
        <w:rPr>
          <w:rFonts w:cs="NewBaskerville-Roman"/>
          <w:sz w:val="24"/>
          <w:szCs w:val="24"/>
        </w:rPr>
        <w:t xml:space="preserve"> that the rates for PMA power be increased </w:t>
      </w:r>
      <w:r w:rsidR="000E7EB2">
        <w:rPr>
          <w:rFonts w:cs="NewBaskerville-Roman"/>
          <w:sz w:val="24"/>
          <w:szCs w:val="24"/>
        </w:rPr>
        <w:t>to</w:t>
      </w:r>
      <w:r w:rsidR="00D84F64" w:rsidRPr="005B052D">
        <w:rPr>
          <w:rFonts w:cs="NewBaskerville-Roman"/>
          <w:sz w:val="24"/>
          <w:szCs w:val="24"/>
        </w:rPr>
        <w:t xml:space="preserve"> reach “market” rates</w:t>
      </w:r>
      <w:r w:rsidR="003F0641">
        <w:rPr>
          <w:rFonts w:cs="NewBaskerville-Roman"/>
          <w:sz w:val="24"/>
          <w:szCs w:val="24"/>
        </w:rPr>
        <w:t>, or attempt to use the PMAs as tools to accomplish broader policy objectives</w:t>
      </w:r>
      <w:r w:rsidR="00D84F64" w:rsidRPr="005B052D">
        <w:rPr>
          <w:rFonts w:cs="NewBaskerville-Roman"/>
          <w:sz w:val="24"/>
          <w:szCs w:val="24"/>
        </w:rPr>
        <w:t xml:space="preserve">. </w:t>
      </w:r>
      <w:r w:rsidR="00091717">
        <w:rPr>
          <w:rFonts w:cs="NewBaskerville-Roman"/>
          <w:sz w:val="24"/>
          <w:szCs w:val="24"/>
        </w:rPr>
        <w:t xml:space="preserve"> </w:t>
      </w:r>
    </w:p>
    <w:p w14:paraId="18707B86" w14:textId="77777777" w:rsidR="000E7EB2" w:rsidRDefault="000E7EB2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</w:p>
    <w:p w14:paraId="36D6F953" w14:textId="5BBE033F" w:rsidR="00D84F64" w:rsidRPr="005B052D" w:rsidRDefault="000B4C35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rFonts w:cs="NewBaskerville-Roman"/>
          <w:sz w:val="24"/>
          <w:szCs w:val="24"/>
        </w:rPr>
        <w:t xml:space="preserve">Arguments in favor of </w:t>
      </w:r>
      <w:r w:rsidR="003F0641">
        <w:rPr>
          <w:rFonts w:cs="NewBaskerville-Roman"/>
          <w:sz w:val="24"/>
          <w:szCs w:val="24"/>
        </w:rPr>
        <w:t xml:space="preserve">these </w:t>
      </w:r>
      <w:r>
        <w:rPr>
          <w:rFonts w:cs="NewBaskerville-Roman"/>
          <w:sz w:val="24"/>
          <w:szCs w:val="24"/>
        </w:rPr>
        <w:t>approach</w:t>
      </w:r>
      <w:r w:rsidR="003F0641">
        <w:rPr>
          <w:rFonts w:cs="NewBaskerville-Roman"/>
          <w:sz w:val="24"/>
          <w:szCs w:val="24"/>
        </w:rPr>
        <w:t>es</w:t>
      </w:r>
      <w:r>
        <w:rPr>
          <w:rFonts w:cs="NewBaskerville-Roman"/>
          <w:sz w:val="24"/>
          <w:szCs w:val="24"/>
        </w:rPr>
        <w:t xml:space="preserve"> </w:t>
      </w:r>
      <w:r w:rsidR="003F0641">
        <w:rPr>
          <w:rFonts w:cs="NewBaskerville-Roman"/>
          <w:sz w:val="24"/>
          <w:szCs w:val="24"/>
        </w:rPr>
        <w:t xml:space="preserve">often </w:t>
      </w:r>
      <w:r>
        <w:rPr>
          <w:rFonts w:cs="NewBaskerville-Roman"/>
          <w:sz w:val="24"/>
          <w:szCs w:val="24"/>
        </w:rPr>
        <w:t>state</w:t>
      </w:r>
      <w:r w:rsidR="00D84F64" w:rsidRPr="005B052D">
        <w:rPr>
          <w:rFonts w:cs="NewBaskerville-Roman"/>
          <w:sz w:val="24"/>
          <w:szCs w:val="24"/>
        </w:rPr>
        <w:t xml:space="preserve"> that the PMAs are </w:t>
      </w:r>
      <w:r>
        <w:rPr>
          <w:rFonts w:cs="NewBaskerville-Roman"/>
          <w:sz w:val="24"/>
          <w:szCs w:val="24"/>
        </w:rPr>
        <w:t xml:space="preserve">being </w:t>
      </w:r>
      <w:r w:rsidR="00D84F64" w:rsidRPr="005B052D">
        <w:rPr>
          <w:rFonts w:cs="NewBaskerville-Roman"/>
          <w:sz w:val="24"/>
          <w:szCs w:val="24"/>
        </w:rPr>
        <w:t>subsidized by taxpayers.</w:t>
      </w:r>
      <w:r w:rsidR="00091717">
        <w:rPr>
          <w:rFonts w:cs="NewBaskerville-Roman"/>
          <w:sz w:val="24"/>
          <w:szCs w:val="24"/>
        </w:rPr>
        <w:t xml:space="preserve"> </w:t>
      </w:r>
      <w:r w:rsidR="00D84F64" w:rsidRPr="005B052D">
        <w:rPr>
          <w:rFonts w:cs="NewBaskerville-Roman"/>
          <w:sz w:val="24"/>
          <w:szCs w:val="24"/>
        </w:rPr>
        <w:t xml:space="preserve"> This assertion is simply not true. </w:t>
      </w:r>
      <w:r w:rsidR="00B13FEB">
        <w:rPr>
          <w:sz w:val="24"/>
          <w:szCs w:val="24"/>
        </w:rPr>
        <w:t>PMA customers repay, with interest, the</w:t>
      </w:r>
      <w:r w:rsidR="00B13FEB" w:rsidRPr="005B052D">
        <w:rPr>
          <w:sz w:val="24"/>
          <w:szCs w:val="24"/>
        </w:rPr>
        <w:t xml:space="preserve"> </w:t>
      </w:r>
      <w:r w:rsidR="00D84F64" w:rsidRPr="005B052D">
        <w:rPr>
          <w:sz w:val="24"/>
          <w:szCs w:val="24"/>
        </w:rPr>
        <w:t>capital costs of the federal hydropower facilities whose output is marketed by the</w:t>
      </w:r>
      <w:r w:rsidR="00755EBC">
        <w:rPr>
          <w:sz w:val="24"/>
          <w:szCs w:val="24"/>
        </w:rPr>
        <w:t xml:space="preserve"> PMAs.  </w:t>
      </w:r>
      <w:r w:rsidR="007354F0">
        <w:rPr>
          <w:sz w:val="24"/>
          <w:szCs w:val="24"/>
        </w:rPr>
        <w:t>T</w:t>
      </w:r>
      <w:r w:rsidR="00D84F64" w:rsidRPr="005B052D">
        <w:rPr>
          <w:sz w:val="24"/>
          <w:szCs w:val="24"/>
        </w:rPr>
        <w:t xml:space="preserve">he operations and maintenance costs of these projects are paid </w:t>
      </w:r>
      <w:r w:rsidR="00BA2831">
        <w:rPr>
          <w:sz w:val="24"/>
          <w:szCs w:val="24"/>
        </w:rPr>
        <w:t xml:space="preserve">for </w:t>
      </w:r>
      <w:r w:rsidR="00D84F64" w:rsidRPr="005B052D">
        <w:rPr>
          <w:sz w:val="24"/>
          <w:szCs w:val="24"/>
        </w:rPr>
        <w:t xml:space="preserve">by the customers. </w:t>
      </w:r>
      <w:r w:rsidR="000E7EB2">
        <w:rPr>
          <w:sz w:val="24"/>
          <w:szCs w:val="24"/>
        </w:rPr>
        <w:t xml:space="preserve">Any sale, move to market rates, or </w:t>
      </w:r>
      <w:r w:rsidR="0043434F">
        <w:rPr>
          <w:sz w:val="24"/>
          <w:szCs w:val="24"/>
        </w:rPr>
        <w:t>expansion</w:t>
      </w:r>
      <w:r w:rsidR="000E7EB2">
        <w:rPr>
          <w:sz w:val="24"/>
          <w:szCs w:val="24"/>
        </w:rPr>
        <w:t xml:space="preserve"> of the PMAs</w:t>
      </w:r>
      <w:r w:rsidR="0043434F">
        <w:rPr>
          <w:sz w:val="24"/>
          <w:szCs w:val="24"/>
        </w:rPr>
        <w:t>’ mission</w:t>
      </w:r>
      <w:r w:rsidR="00D84F64" w:rsidRPr="005B052D">
        <w:rPr>
          <w:sz w:val="24"/>
          <w:szCs w:val="24"/>
        </w:rPr>
        <w:t xml:space="preserve"> would result in increased electric rates</w:t>
      </w:r>
      <w:r w:rsidR="0043434F">
        <w:rPr>
          <w:sz w:val="24"/>
          <w:szCs w:val="24"/>
        </w:rPr>
        <w:t xml:space="preserve"> for PMA customers</w:t>
      </w:r>
      <w:r w:rsidR="00D84F64" w:rsidRPr="005B052D">
        <w:rPr>
          <w:sz w:val="24"/>
          <w:szCs w:val="24"/>
        </w:rPr>
        <w:t xml:space="preserve">, which </w:t>
      </w:r>
      <w:r w:rsidR="0043434F">
        <w:rPr>
          <w:sz w:val="24"/>
          <w:szCs w:val="24"/>
        </w:rPr>
        <w:t>c</w:t>
      </w:r>
      <w:r w:rsidR="00D84F64" w:rsidRPr="005B052D">
        <w:rPr>
          <w:sz w:val="24"/>
          <w:szCs w:val="24"/>
        </w:rPr>
        <w:t xml:space="preserve">ould seriously disrupt the economies of certain regions.  </w:t>
      </w:r>
      <w:r w:rsidR="000E7EB2">
        <w:rPr>
          <w:sz w:val="24"/>
          <w:szCs w:val="24"/>
        </w:rPr>
        <w:t xml:space="preserve">As such, </w:t>
      </w:r>
      <w:r w:rsidR="007354F0">
        <w:rPr>
          <w:sz w:val="24"/>
          <w:szCs w:val="24"/>
        </w:rPr>
        <w:t xml:space="preserve">PMA </w:t>
      </w:r>
      <w:r w:rsidR="000E7EB2">
        <w:rPr>
          <w:sz w:val="24"/>
          <w:szCs w:val="24"/>
        </w:rPr>
        <w:t xml:space="preserve">customers are paramount stakeholders in any PMA policy proposal.  </w:t>
      </w:r>
    </w:p>
    <w:p w14:paraId="7027A6F0" w14:textId="77777777" w:rsidR="006E4C10" w:rsidRDefault="006E4C10" w:rsidP="005C7202">
      <w:p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</w:p>
    <w:p w14:paraId="5CDC8487" w14:textId="75093D8C" w:rsidR="00C555CE" w:rsidRDefault="003F07EF" w:rsidP="005C7202">
      <w:pPr>
        <w:autoSpaceDE w:val="0"/>
        <w:autoSpaceDN w:val="0"/>
        <w:adjustRightInd w:val="0"/>
        <w:spacing w:line="276" w:lineRule="auto"/>
        <w:rPr>
          <w:rFonts w:cs="Calibri"/>
          <w:sz w:val="24"/>
          <w:szCs w:val="24"/>
        </w:rPr>
      </w:pPr>
      <w:r>
        <w:rPr>
          <w:rFonts w:cs="NewBaskerville-Roman"/>
          <w:sz w:val="24"/>
          <w:szCs w:val="24"/>
        </w:rPr>
        <w:t xml:space="preserve">Budget proposals to sell the PMAs or their assets and </w:t>
      </w:r>
      <w:r w:rsidR="00BA2831">
        <w:rPr>
          <w:rFonts w:cs="NewBaskerville-Roman"/>
          <w:sz w:val="24"/>
          <w:szCs w:val="24"/>
        </w:rPr>
        <w:t xml:space="preserve">past </w:t>
      </w:r>
      <w:r>
        <w:rPr>
          <w:rFonts w:cs="NewBaskerville-Roman"/>
          <w:sz w:val="24"/>
          <w:szCs w:val="24"/>
        </w:rPr>
        <w:t>e</w:t>
      </w:r>
      <w:r w:rsidR="0073128C">
        <w:rPr>
          <w:rFonts w:cs="NewBaskerville-Roman"/>
          <w:sz w:val="24"/>
          <w:szCs w:val="24"/>
        </w:rPr>
        <w:t xml:space="preserve">fforts by </w:t>
      </w:r>
      <w:r w:rsidR="006E4C10">
        <w:rPr>
          <w:rFonts w:cs="NewBaskerville-Roman"/>
          <w:sz w:val="24"/>
          <w:szCs w:val="24"/>
        </w:rPr>
        <w:t>the Department of Energy</w:t>
      </w:r>
      <w:r w:rsidR="00B13FEB">
        <w:rPr>
          <w:rFonts w:cs="NewBaskerville-Roman"/>
          <w:sz w:val="24"/>
          <w:szCs w:val="24"/>
        </w:rPr>
        <w:t xml:space="preserve"> to limit the independence, redefine the mission, or ignore regional differences</w:t>
      </w:r>
      <w:r w:rsidR="0073128C">
        <w:rPr>
          <w:rFonts w:cs="NewBaskerville-Roman"/>
          <w:sz w:val="24"/>
          <w:szCs w:val="24"/>
        </w:rPr>
        <w:t xml:space="preserve"> </w:t>
      </w:r>
      <w:r w:rsidR="0043434F">
        <w:rPr>
          <w:rFonts w:cs="NewBaskerville-Roman"/>
          <w:sz w:val="24"/>
          <w:szCs w:val="24"/>
        </w:rPr>
        <w:t>have threatened to</w:t>
      </w:r>
      <w:r w:rsidR="007354F0">
        <w:rPr>
          <w:rFonts w:cs="NewBaskerville-Roman"/>
          <w:sz w:val="24"/>
          <w:szCs w:val="24"/>
        </w:rPr>
        <w:t xml:space="preserve"> </w:t>
      </w:r>
      <w:r w:rsidR="0073128C">
        <w:rPr>
          <w:rFonts w:cs="NewBaskerville-Roman"/>
          <w:sz w:val="24"/>
          <w:szCs w:val="24"/>
        </w:rPr>
        <w:t xml:space="preserve">be </w:t>
      </w:r>
      <w:r w:rsidR="00B13FEB">
        <w:rPr>
          <w:rFonts w:cs="NewBaskerville-Roman"/>
          <w:sz w:val="24"/>
          <w:szCs w:val="24"/>
        </w:rPr>
        <w:t xml:space="preserve">costly and </w:t>
      </w:r>
      <w:r w:rsidR="0073128C">
        <w:rPr>
          <w:rFonts w:cs="NewBaskerville-Roman"/>
          <w:sz w:val="24"/>
          <w:szCs w:val="24"/>
        </w:rPr>
        <w:t xml:space="preserve">disruptive to the </w:t>
      </w:r>
      <w:r w:rsidR="000B4C35">
        <w:rPr>
          <w:rFonts w:cs="NewBaskerville-Roman"/>
          <w:sz w:val="24"/>
          <w:szCs w:val="24"/>
        </w:rPr>
        <w:t>PMAs and their customers</w:t>
      </w:r>
      <w:r w:rsidR="0073128C">
        <w:rPr>
          <w:rFonts w:cs="NewBaskerville-Roman"/>
          <w:sz w:val="24"/>
          <w:szCs w:val="24"/>
        </w:rPr>
        <w:t xml:space="preserve">.  </w:t>
      </w:r>
      <w:r w:rsidR="00B13FEB">
        <w:rPr>
          <w:rFonts w:cs="Calibri"/>
          <w:sz w:val="24"/>
          <w:szCs w:val="24"/>
        </w:rPr>
        <w:t>While widely rejected by Congress and PMA customers, these policy themes continue to surface</w:t>
      </w:r>
      <w:r>
        <w:rPr>
          <w:rFonts w:cs="Calibri"/>
          <w:sz w:val="24"/>
          <w:szCs w:val="24"/>
        </w:rPr>
        <w:t xml:space="preserve"> and create uncertainty for customers.</w:t>
      </w:r>
      <w:r w:rsidR="00091717">
        <w:rPr>
          <w:rFonts w:cs="Calibri"/>
          <w:sz w:val="24"/>
          <w:szCs w:val="24"/>
        </w:rPr>
        <w:t xml:space="preserve"> </w:t>
      </w:r>
    </w:p>
    <w:p w14:paraId="6C424179" w14:textId="77777777" w:rsidR="00091717" w:rsidRPr="005B052D" w:rsidRDefault="00091717" w:rsidP="005C7202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4D6B558" w14:textId="77777777" w:rsidR="002040A5" w:rsidRPr="002040A5" w:rsidRDefault="002040A5" w:rsidP="005C7202">
      <w:pPr>
        <w:spacing w:line="276" w:lineRule="auto"/>
        <w:rPr>
          <w:b/>
          <w:color w:val="000000"/>
          <w:sz w:val="24"/>
          <w:szCs w:val="24"/>
        </w:rPr>
      </w:pPr>
      <w:r w:rsidRPr="002040A5">
        <w:rPr>
          <w:b/>
          <w:color w:val="000000"/>
          <w:sz w:val="24"/>
          <w:szCs w:val="24"/>
        </w:rPr>
        <w:t>NWPPA’s Position</w:t>
      </w:r>
    </w:p>
    <w:p w14:paraId="7BF7CA81" w14:textId="77777777" w:rsidR="002040A5" w:rsidRPr="002040A5" w:rsidRDefault="002040A5" w:rsidP="005C7202">
      <w:pPr>
        <w:spacing w:line="276" w:lineRule="auto"/>
        <w:rPr>
          <w:color w:val="000000"/>
          <w:sz w:val="24"/>
          <w:szCs w:val="24"/>
        </w:rPr>
      </w:pPr>
    </w:p>
    <w:p w14:paraId="6C20B963" w14:textId="2BBC2468" w:rsidR="00A70372" w:rsidRPr="009D5B4E" w:rsidRDefault="00A70372" w:rsidP="005C720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rFonts w:cs="NewBaskerville-Roman"/>
          <w:sz w:val="24"/>
          <w:szCs w:val="24"/>
        </w:rPr>
        <w:t>NWPPA support</w:t>
      </w:r>
      <w:r w:rsidR="000B4C35">
        <w:rPr>
          <w:rFonts w:cs="NewBaskerville-Roman"/>
          <w:sz w:val="24"/>
          <w:szCs w:val="24"/>
        </w:rPr>
        <w:t>s</w:t>
      </w:r>
      <w:r>
        <w:rPr>
          <w:rFonts w:cs="NewBaskerville-Roman"/>
          <w:sz w:val="24"/>
          <w:szCs w:val="24"/>
        </w:rPr>
        <w:t xml:space="preserve"> maintaining the historic mission of the PMAs to </w:t>
      </w:r>
      <w:r w:rsidRPr="00C0098B">
        <w:rPr>
          <w:rFonts w:eastAsia="Times New Roman"/>
          <w:sz w:val="24"/>
          <w:szCs w:val="24"/>
        </w:rPr>
        <w:t xml:space="preserve">distribute federal </w:t>
      </w:r>
      <w:r>
        <w:rPr>
          <w:rFonts w:eastAsia="Times New Roman"/>
          <w:sz w:val="24"/>
          <w:szCs w:val="24"/>
        </w:rPr>
        <w:t>hydro</w:t>
      </w:r>
      <w:r w:rsidRPr="00C0098B">
        <w:rPr>
          <w:rFonts w:eastAsia="Times New Roman"/>
          <w:sz w:val="24"/>
          <w:szCs w:val="24"/>
        </w:rPr>
        <w:t>power at cost-based rates</w:t>
      </w:r>
      <w:r w:rsidR="0008720F">
        <w:rPr>
          <w:rFonts w:eastAsia="Times New Roman"/>
          <w:sz w:val="24"/>
          <w:szCs w:val="24"/>
        </w:rPr>
        <w:t xml:space="preserve"> with preference</w:t>
      </w:r>
      <w:r w:rsidR="00BA2831">
        <w:rPr>
          <w:rFonts w:eastAsia="Times New Roman"/>
          <w:sz w:val="24"/>
          <w:szCs w:val="24"/>
        </w:rPr>
        <w:t xml:space="preserve"> to public power entities</w:t>
      </w:r>
      <w:r>
        <w:rPr>
          <w:rFonts w:eastAsia="Times New Roman"/>
          <w:sz w:val="24"/>
          <w:szCs w:val="24"/>
        </w:rPr>
        <w:t>.</w:t>
      </w:r>
    </w:p>
    <w:p w14:paraId="3E74F4FD" w14:textId="08D558B1" w:rsidR="00551D19" w:rsidRPr="009D5B4E" w:rsidRDefault="00551D19" w:rsidP="005C720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>
        <w:rPr>
          <w:rFonts w:cs="NewBaskerville-Roman"/>
          <w:sz w:val="24"/>
          <w:szCs w:val="24"/>
        </w:rPr>
        <w:t>NWPPA supports a customer drive</w:t>
      </w:r>
      <w:r w:rsidR="00B13FEB">
        <w:rPr>
          <w:rFonts w:cs="NewBaskerville-Roman"/>
          <w:sz w:val="24"/>
          <w:szCs w:val="24"/>
        </w:rPr>
        <w:t>n</w:t>
      </w:r>
      <w:r w:rsidR="0043434F">
        <w:rPr>
          <w:rFonts w:cs="NewBaskerville-Roman"/>
          <w:sz w:val="24"/>
          <w:szCs w:val="24"/>
        </w:rPr>
        <w:t>,</w:t>
      </w:r>
      <w:r>
        <w:rPr>
          <w:rFonts w:cs="NewBaskerville-Roman"/>
          <w:sz w:val="24"/>
          <w:szCs w:val="24"/>
        </w:rPr>
        <w:t xml:space="preserve"> bottom-up approach</w:t>
      </w:r>
      <w:r w:rsidR="003F07EF">
        <w:rPr>
          <w:rFonts w:cs="NewBaskerville-Roman"/>
          <w:sz w:val="24"/>
          <w:szCs w:val="24"/>
        </w:rPr>
        <w:t xml:space="preserve"> to any changes in PMA policy</w:t>
      </w:r>
      <w:r>
        <w:rPr>
          <w:rFonts w:cs="NewBaskerville-Roman"/>
          <w:sz w:val="24"/>
          <w:szCs w:val="24"/>
        </w:rPr>
        <w:t xml:space="preserve">. </w:t>
      </w:r>
    </w:p>
    <w:p w14:paraId="27E768A6" w14:textId="0311CF22" w:rsidR="00F01A34" w:rsidRPr="005B052D" w:rsidRDefault="002040A5" w:rsidP="005C720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cs="NewBaskerville-Roman"/>
          <w:sz w:val="24"/>
          <w:szCs w:val="24"/>
        </w:rPr>
      </w:pPr>
      <w:r w:rsidRPr="00511AF7">
        <w:rPr>
          <w:color w:val="000000"/>
          <w:sz w:val="24"/>
          <w:szCs w:val="24"/>
        </w:rPr>
        <w:t xml:space="preserve">NWPPA </w:t>
      </w:r>
      <w:r w:rsidR="00B767A8" w:rsidRPr="00511AF7">
        <w:rPr>
          <w:color w:val="000000"/>
          <w:sz w:val="24"/>
          <w:szCs w:val="24"/>
        </w:rPr>
        <w:t xml:space="preserve">supports minimizing costs to </w:t>
      </w:r>
      <w:r w:rsidR="0008720F">
        <w:rPr>
          <w:color w:val="000000"/>
          <w:sz w:val="24"/>
          <w:szCs w:val="24"/>
        </w:rPr>
        <w:t xml:space="preserve">public power </w:t>
      </w:r>
      <w:r w:rsidR="00B767A8" w:rsidRPr="00511AF7">
        <w:rPr>
          <w:color w:val="000000"/>
          <w:sz w:val="24"/>
          <w:szCs w:val="24"/>
        </w:rPr>
        <w:t xml:space="preserve">electric </w:t>
      </w:r>
      <w:r w:rsidR="00BA2831">
        <w:rPr>
          <w:color w:val="000000"/>
          <w:sz w:val="24"/>
          <w:szCs w:val="24"/>
        </w:rPr>
        <w:t xml:space="preserve">utility </w:t>
      </w:r>
      <w:r w:rsidR="00B767A8" w:rsidRPr="00511AF7">
        <w:rPr>
          <w:color w:val="000000"/>
          <w:sz w:val="24"/>
          <w:szCs w:val="24"/>
        </w:rPr>
        <w:t xml:space="preserve">customers and </w:t>
      </w:r>
      <w:r w:rsidR="00F01A34" w:rsidRPr="00511AF7">
        <w:rPr>
          <w:color w:val="000000"/>
          <w:sz w:val="24"/>
          <w:szCs w:val="24"/>
        </w:rPr>
        <w:t>opposes any proposals to sell the PMAs</w:t>
      </w:r>
      <w:r w:rsidR="0008720F">
        <w:rPr>
          <w:color w:val="000000"/>
          <w:sz w:val="24"/>
          <w:szCs w:val="24"/>
        </w:rPr>
        <w:t xml:space="preserve"> or their </w:t>
      </w:r>
      <w:proofErr w:type="gramStart"/>
      <w:r w:rsidR="0008720F">
        <w:rPr>
          <w:color w:val="000000"/>
          <w:sz w:val="24"/>
          <w:szCs w:val="24"/>
        </w:rPr>
        <w:t>assets,</w:t>
      </w:r>
      <w:r w:rsidR="00F01A34" w:rsidRPr="00511AF7">
        <w:rPr>
          <w:color w:val="000000"/>
          <w:sz w:val="24"/>
          <w:szCs w:val="24"/>
        </w:rPr>
        <w:t xml:space="preserve"> or</w:t>
      </w:r>
      <w:proofErr w:type="gramEnd"/>
      <w:r w:rsidR="00F01A34" w:rsidRPr="00511AF7">
        <w:rPr>
          <w:color w:val="000000"/>
          <w:sz w:val="24"/>
          <w:szCs w:val="24"/>
        </w:rPr>
        <w:t xml:space="preserve"> move to market rates</w:t>
      </w:r>
      <w:r w:rsidR="001E1EA5" w:rsidRPr="00511AF7">
        <w:rPr>
          <w:color w:val="000000"/>
          <w:sz w:val="24"/>
          <w:szCs w:val="24"/>
        </w:rPr>
        <w:t>.</w:t>
      </w:r>
      <w:r w:rsidR="00511AF7">
        <w:rPr>
          <w:rFonts w:cs="NewBaskerville-Roman"/>
          <w:sz w:val="24"/>
          <w:szCs w:val="24"/>
        </w:rPr>
        <w:t xml:space="preserve">  </w:t>
      </w:r>
    </w:p>
    <w:p w14:paraId="55AAB950" w14:textId="77777777" w:rsidR="00F91193" w:rsidRPr="00F91193" w:rsidRDefault="00F91193" w:rsidP="005C7202">
      <w:pPr>
        <w:pStyle w:val="Default"/>
        <w:numPr>
          <w:ilvl w:val="0"/>
          <w:numId w:val="19"/>
        </w:numPr>
        <w:spacing w:line="276" w:lineRule="auto"/>
      </w:pPr>
      <w:r w:rsidRPr="009C61E0">
        <w:t>NWPPA supports and will protect the “Preference Clause” and the rights of preference utilities in all circumstances.</w:t>
      </w:r>
    </w:p>
    <w:p w14:paraId="119404DD" w14:textId="77777777" w:rsidR="00F01A34" w:rsidRPr="00F01A34" w:rsidRDefault="00F01A34" w:rsidP="00084D49">
      <w:pPr>
        <w:spacing w:line="276" w:lineRule="auto"/>
        <w:ind w:left="720" w:right="-80"/>
        <w:rPr>
          <w:sz w:val="23"/>
          <w:szCs w:val="23"/>
        </w:rPr>
      </w:pPr>
    </w:p>
    <w:p w14:paraId="768B3ABE" w14:textId="7BB827BC" w:rsidR="003F3D58" w:rsidRPr="00F01A34" w:rsidRDefault="00353533" w:rsidP="00084D49">
      <w:pPr>
        <w:spacing w:line="276" w:lineRule="auto"/>
        <w:ind w:right="-80"/>
        <w:rPr>
          <w:sz w:val="23"/>
          <w:szCs w:val="23"/>
        </w:rPr>
      </w:pPr>
      <w:r w:rsidRPr="005B052D">
        <w:rPr>
          <w:color w:val="000000"/>
          <w:sz w:val="24"/>
          <w:szCs w:val="24"/>
        </w:rPr>
        <w:t xml:space="preserve">Origination Date: </w:t>
      </w:r>
      <w:r w:rsidR="002040A5" w:rsidRPr="00F01A34">
        <w:rPr>
          <w:sz w:val="23"/>
          <w:szCs w:val="23"/>
        </w:rPr>
        <w:t>1997 – Revised: March 2005 – Archived: 2006 – Re-Activated: 2011</w:t>
      </w:r>
      <w:r w:rsidR="00E84DBC" w:rsidRPr="00E84DBC">
        <w:rPr>
          <w:rFonts w:eastAsia="Times New Roman"/>
          <w:sz w:val="24"/>
          <w:szCs w:val="24"/>
        </w:rPr>
        <w:t xml:space="preserve"> </w:t>
      </w:r>
      <w:r w:rsidR="00E84DBC">
        <w:rPr>
          <w:rFonts w:eastAsia="Times New Roman"/>
          <w:sz w:val="24"/>
          <w:szCs w:val="24"/>
        </w:rPr>
        <w:t>and modified in 2012</w:t>
      </w:r>
      <w:r w:rsidR="00E6366A">
        <w:rPr>
          <w:rFonts w:eastAsia="Times New Roman"/>
          <w:sz w:val="24"/>
          <w:szCs w:val="24"/>
        </w:rPr>
        <w:t xml:space="preserve">, </w:t>
      </w:r>
      <w:r w:rsidR="006E4C10">
        <w:rPr>
          <w:rFonts w:eastAsia="Times New Roman"/>
          <w:sz w:val="24"/>
          <w:szCs w:val="24"/>
        </w:rPr>
        <w:t>2014</w:t>
      </w:r>
      <w:r w:rsidR="00E745D8">
        <w:rPr>
          <w:rFonts w:eastAsia="Times New Roman"/>
          <w:sz w:val="24"/>
          <w:szCs w:val="24"/>
        </w:rPr>
        <w:t>, 2015</w:t>
      </w:r>
      <w:r w:rsidR="00503265">
        <w:rPr>
          <w:rFonts w:eastAsia="Times New Roman"/>
          <w:sz w:val="24"/>
          <w:szCs w:val="24"/>
        </w:rPr>
        <w:t>, 2017</w:t>
      </w:r>
      <w:r w:rsidR="00E6366A">
        <w:rPr>
          <w:rFonts w:eastAsia="Times New Roman"/>
          <w:sz w:val="24"/>
          <w:szCs w:val="24"/>
        </w:rPr>
        <w:t>, and 2018.</w:t>
      </w:r>
    </w:p>
    <w:sectPr w:rsidR="003F3D58" w:rsidRPr="00F01A34" w:rsidSect="00473787">
      <w:pgSz w:w="12240" w:h="15840" w:code="1"/>
      <w:pgMar w:top="1440" w:right="1440" w:bottom="634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59BF" w14:textId="77777777" w:rsidR="00182DDA" w:rsidRPr="005A4C4E" w:rsidRDefault="00182DDA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separator/>
      </w:r>
    </w:p>
  </w:endnote>
  <w:endnote w:type="continuationSeparator" w:id="0">
    <w:p w14:paraId="43308856" w14:textId="77777777" w:rsidR="00182DDA" w:rsidRPr="005A4C4E" w:rsidRDefault="00182DDA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ewBaskerville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739C7" w14:textId="77777777" w:rsidR="00182DDA" w:rsidRPr="005A4C4E" w:rsidRDefault="00182DDA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separator/>
      </w:r>
    </w:p>
  </w:footnote>
  <w:footnote w:type="continuationSeparator" w:id="0">
    <w:p w14:paraId="4FADB606" w14:textId="77777777" w:rsidR="00182DDA" w:rsidRPr="005A4C4E" w:rsidRDefault="00182DDA" w:rsidP="005668B0">
      <w:pPr>
        <w:rPr>
          <w:sz w:val="20"/>
          <w:szCs w:val="20"/>
        </w:rPr>
      </w:pPr>
      <w:r w:rsidRPr="005A4C4E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8038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47428"/>
    <w:multiLevelType w:val="hybridMultilevel"/>
    <w:tmpl w:val="D94E3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DC0A0C"/>
    <w:multiLevelType w:val="hybridMultilevel"/>
    <w:tmpl w:val="3608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087"/>
    <w:multiLevelType w:val="multilevel"/>
    <w:tmpl w:val="8EAA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55040"/>
    <w:multiLevelType w:val="hybridMultilevel"/>
    <w:tmpl w:val="B76C3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2703C"/>
    <w:multiLevelType w:val="hybridMultilevel"/>
    <w:tmpl w:val="EC73BF3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726703">
    <w:abstractNumId w:val="12"/>
  </w:num>
  <w:num w:numId="2" w16cid:durableId="1308123627">
    <w:abstractNumId w:val="1"/>
  </w:num>
  <w:num w:numId="3" w16cid:durableId="527983981">
    <w:abstractNumId w:val="10"/>
  </w:num>
  <w:num w:numId="4" w16cid:durableId="1694770966">
    <w:abstractNumId w:val="13"/>
  </w:num>
  <w:num w:numId="5" w16cid:durableId="1646465508">
    <w:abstractNumId w:val="3"/>
  </w:num>
  <w:num w:numId="6" w16cid:durableId="1212040945">
    <w:abstractNumId w:val="9"/>
  </w:num>
  <w:num w:numId="7" w16cid:durableId="908226965">
    <w:abstractNumId w:val="2"/>
  </w:num>
  <w:num w:numId="8" w16cid:durableId="74909675">
    <w:abstractNumId w:val="18"/>
  </w:num>
  <w:num w:numId="9" w16cid:durableId="458691003">
    <w:abstractNumId w:val="5"/>
  </w:num>
  <w:num w:numId="10" w16cid:durableId="161856545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7316019">
    <w:abstractNumId w:val="7"/>
  </w:num>
  <w:num w:numId="12" w16cid:durableId="1709835581">
    <w:abstractNumId w:val="16"/>
  </w:num>
  <w:num w:numId="13" w16cid:durableId="292105387">
    <w:abstractNumId w:val="4"/>
  </w:num>
  <w:num w:numId="14" w16cid:durableId="1928880663">
    <w:abstractNumId w:val="11"/>
  </w:num>
  <w:num w:numId="15" w16cid:durableId="527450527">
    <w:abstractNumId w:val="14"/>
  </w:num>
  <w:num w:numId="16" w16cid:durableId="116381724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924660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885221">
    <w:abstractNumId w:val="0"/>
  </w:num>
  <w:num w:numId="19" w16cid:durableId="1321425454">
    <w:abstractNumId w:val="8"/>
  </w:num>
  <w:num w:numId="20" w16cid:durableId="18388094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evenAndOddHeaders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13E9"/>
    <w:rsid w:val="00002AA3"/>
    <w:rsid w:val="0000319B"/>
    <w:rsid w:val="00010E6A"/>
    <w:rsid w:val="00015ED6"/>
    <w:rsid w:val="00015F2C"/>
    <w:rsid w:val="00024399"/>
    <w:rsid w:val="00026119"/>
    <w:rsid w:val="00027142"/>
    <w:rsid w:val="000344D4"/>
    <w:rsid w:val="000362B7"/>
    <w:rsid w:val="000456F0"/>
    <w:rsid w:val="00054011"/>
    <w:rsid w:val="00065991"/>
    <w:rsid w:val="00072640"/>
    <w:rsid w:val="000747B3"/>
    <w:rsid w:val="00075E86"/>
    <w:rsid w:val="00080092"/>
    <w:rsid w:val="00083531"/>
    <w:rsid w:val="00084D49"/>
    <w:rsid w:val="00086AAD"/>
    <w:rsid w:val="0008720F"/>
    <w:rsid w:val="0008749F"/>
    <w:rsid w:val="00091717"/>
    <w:rsid w:val="00093892"/>
    <w:rsid w:val="00094B0A"/>
    <w:rsid w:val="000A0F47"/>
    <w:rsid w:val="000B0316"/>
    <w:rsid w:val="000B4C35"/>
    <w:rsid w:val="000B6443"/>
    <w:rsid w:val="000C64DD"/>
    <w:rsid w:val="000C7465"/>
    <w:rsid w:val="000D5E51"/>
    <w:rsid w:val="000E0CA6"/>
    <w:rsid w:val="000E303F"/>
    <w:rsid w:val="000E6E87"/>
    <w:rsid w:val="000E7221"/>
    <w:rsid w:val="000E7EB2"/>
    <w:rsid w:val="000F4800"/>
    <w:rsid w:val="00101B32"/>
    <w:rsid w:val="001035DD"/>
    <w:rsid w:val="00104A3A"/>
    <w:rsid w:val="00113C37"/>
    <w:rsid w:val="00114C6D"/>
    <w:rsid w:val="00116E95"/>
    <w:rsid w:val="0012074F"/>
    <w:rsid w:val="00120ED9"/>
    <w:rsid w:val="0012548B"/>
    <w:rsid w:val="00127708"/>
    <w:rsid w:val="00127E62"/>
    <w:rsid w:val="00146D90"/>
    <w:rsid w:val="00155C05"/>
    <w:rsid w:val="0016131B"/>
    <w:rsid w:val="001615E8"/>
    <w:rsid w:val="00165062"/>
    <w:rsid w:val="001664F4"/>
    <w:rsid w:val="00182DDA"/>
    <w:rsid w:val="001842AA"/>
    <w:rsid w:val="001A0FDF"/>
    <w:rsid w:val="001A1044"/>
    <w:rsid w:val="001A23E0"/>
    <w:rsid w:val="001A60FF"/>
    <w:rsid w:val="001B66C3"/>
    <w:rsid w:val="001B69AA"/>
    <w:rsid w:val="001B73C6"/>
    <w:rsid w:val="001C0AC7"/>
    <w:rsid w:val="001C0FC9"/>
    <w:rsid w:val="001C3D67"/>
    <w:rsid w:val="001D5C8F"/>
    <w:rsid w:val="001D7C7A"/>
    <w:rsid w:val="001E13C0"/>
    <w:rsid w:val="001E1EA5"/>
    <w:rsid w:val="001F080D"/>
    <w:rsid w:val="001F5079"/>
    <w:rsid w:val="001F71A7"/>
    <w:rsid w:val="00201A88"/>
    <w:rsid w:val="002040A5"/>
    <w:rsid w:val="00206AA3"/>
    <w:rsid w:val="002078FA"/>
    <w:rsid w:val="00217341"/>
    <w:rsid w:val="002216D7"/>
    <w:rsid w:val="00224F4B"/>
    <w:rsid w:val="002277C0"/>
    <w:rsid w:val="00233BA8"/>
    <w:rsid w:val="00235691"/>
    <w:rsid w:val="00237A22"/>
    <w:rsid w:val="00243B35"/>
    <w:rsid w:val="002500EC"/>
    <w:rsid w:val="00251A3B"/>
    <w:rsid w:val="0026105F"/>
    <w:rsid w:val="002627B4"/>
    <w:rsid w:val="00265BDD"/>
    <w:rsid w:val="00270CB0"/>
    <w:rsid w:val="00270CFD"/>
    <w:rsid w:val="0027135A"/>
    <w:rsid w:val="002714C8"/>
    <w:rsid w:val="00274955"/>
    <w:rsid w:val="0027561E"/>
    <w:rsid w:val="00275929"/>
    <w:rsid w:val="0028732D"/>
    <w:rsid w:val="00292925"/>
    <w:rsid w:val="0029350A"/>
    <w:rsid w:val="00293707"/>
    <w:rsid w:val="0029621C"/>
    <w:rsid w:val="002A0DF3"/>
    <w:rsid w:val="002A232D"/>
    <w:rsid w:val="002A4A61"/>
    <w:rsid w:val="002A52E5"/>
    <w:rsid w:val="002A75BF"/>
    <w:rsid w:val="002B2CF5"/>
    <w:rsid w:val="002B6D9A"/>
    <w:rsid w:val="002C0542"/>
    <w:rsid w:val="002C1942"/>
    <w:rsid w:val="002C4015"/>
    <w:rsid w:val="002C4A71"/>
    <w:rsid w:val="002C648A"/>
    <w:rsid w:val="002C68E4"/>
    <w:rsid w:val="002D1DAE"/>
    <w:rsid w:val="002D30CB"/>
    <w:rsid w:val="002D4E83"/>
    <w:rsid w:val="002D7B06"/>
    <w:rsid w:val="002F0818"/>
    <w:rsid w:val="002F11D9"/>
    <w:rsid w:val="002F31A7"/>
    <w:rsid w:val="00306DD8"/>
    <w:rsid w:val="0031233A"/>
    <w:rsid w:val="00315329"/>
    <w:rsid w:val="003216F9"/>
    <w:rsid w:val="0032380B"/>
    <w:rsid w:val="00324E76"/>
    <w:rsid w:val="00326D37"/>
    <w:rsid w:val="0033294C"/>
    <w:rsid w:val="00333A46"/>
    <w:rsid w:val="0033526D"/>
    <w:rsid w:val="003421C4"/>
    <w:rsid w:val="003425DA"/>
    <w:rsid w:val="0034401C"/>
    <w:rsid w:val="00353533"/>
    <w:rsid w:val="00356217"/>
    <w:rsid w:val="00357131"/>
    <w:rsid w:val="0036154D"/>
    <w:rsid w:val="00363128"/>
    <w:rsid w:val="00375BBA"/>
    <w:rsid w:val="003767F3"/>
    <w:rsid w:val="0039141F"/>
    <w:rsid w:val="00395BF1"/>
    <w:rsid w:val="003A12D1"/>
    <w:rsid w:val="003A327D"/>
    <w:rsid w:val="003A42F0"/>
    <w:rsid w:val="003A5597"/>
    <w:rsid w:val="003A5C30"/>
    <w:rsid w:val="003A7A6F"/>
    <w:rsid w:val="003B3D59"/>
    <w:rsid w:val="003B618C"/>
    <w:rsid w:val="003B6722"/>
    <w:rsid w:val="003B7E6F"/>
    <w:rsid w:val="003C2A88"/>
    <w:rsid w:val="003C469B"/>
    <w:rsid w:val="003C4865"/>
    <w:rsid w:val="003C6398"/>
    <w:rsid w:val="003E0ED4"/>
    <w:rsid w:val="003E47F9"/>
    <w:rsid w:val="003E6421"/>
    <w:rsid w:val="003E6758"/>
    <w:rsid w:val="003F0641"/>
    <w:rsid w:val="003F07EF"/>
    <w:rsid w:val="003F3D58"/>
    <w:rsid w:val="00406E65"/>
    <w:rsid w:val="00407C23"/>
    <w:rsid w:val="004117AA"/>
    <w:rsid w:val="004169DB"/>
    <w:rsid w:val="004176B4"/>
    <w:rsid w:val="00420CB2"/>
    <w:rsid w:val="00422046"/>
    <w:rsid w:val="00427E6B"/>
    <w:rsid w:val="004309F7"/>
    <w:rsid w:val="004341F6"/>
    <w:rsid w:val="0043434F"/>
    <w:rsid w:val="00442734"/>
    <w:rsid w:val="00443F23"/>
    <w:rsid w:val="00454911"/>
    <w:rsid w:val="0045502C"/>
    <w:rsid w:val="00455C39"/>
    <w:rsid w:val="004654F4"/>
    <w:rsid w:val="00467118"/>
    <w:rsid w:val="004716BC"/>
    <w:rsid w:val="00473787"/>
    <w:rsid w:val="00475FDF"/>
    <w:rsid w:val="00493A53"/>
    <w:rsid w:val="004975C8"/>
    <w:rsid w:val="004A01CB"/>
    <w:rsid w:val="004A2456"/>
    <w:rsid w:val="004A286F"/>
    <w:rsid w:val="004A28FA"/>
    <w:rsid w:val="004A4199"/>
    <w:rsid w:val="004A52C9"/>
    <w:rsid w:val="004B1DB7"/>
    <w:rsid w:val="004B3A67"/>
    <w:rsid w:val="004B68AA"/>
    <w:rsid w:val="004B6A95"/>
    <w:rsid w:val="004B6E2C"/>
    <w:rsid w:val="004C1B18"/>
    <w:rsid w:val="004C24AA"/>
    <w:rsid w:val="004C5A23"/>
    <w:rsid w:val="004C7F58"/>
    <w:rsid w:val="004D1278"/>
    <w:rsid w:val="004D1B51"/>
    <w:rsid w:val="004D46D2"/>
    <w:rsid w:val="004D5229"/>
    <w:rsid w:val="004D70E1"/>
    <w:rsid w:val="004D734E"/>
    <w:rsid w:val="004F0ADD"/>
    <w:rsid w:val="004F2973"/>
    <w:rsid w:val="004F343D"/>
    <w:rsid w:val="004F387C"/>
    <w:rsid w:val="00503265"/>
    <w:rsid w:val="00503389"/>
    <w:rsid w:val="00506374"/>
    <w:rsid w:val="0050724E"/>
    <w:rsid w:val="00511AF7"/>
    <w:rsid w:val="005124A0"/>
    <w:rsid w:val="005146C4"/>
    <w:rsid w:val="00515C4F"/>
    <w:rsid w:val="00516B93"/>
    <w:rsid w:val="00523A95"/>
    <w:rsid w:val="0052518F"/>
    <w:rsid w:val="0052629D"/>
    <w:rsid w:val="00526CCE"/>
    <w:rsid w:val="0054428B"/>
    <w:rsid w:val="00545981"/>
    <w:rsid w:val="00546209"/>
    <w:rsid w:val="0054743E"/>
    <w:rsid w:val="00550DD9"/>
    <w:rsid w:val="00551D19"/>
    <w:rsid w:val="00552472"/>
    <w:rsid w:val="00553422"/>
    <w:rsid w:val="005611A2"/>
    <w:rsid w:val="00562B02"/>
    <w:rsid w:val="0056346C"/>
    <w:rsid w:val="00565684"/>
    <w:rsid w:val="005661FC"/>
    <w:rsid w:val="005668B0"/>
    <w:rsid w:val="005714FB"/>
    <w:rsid w:val="00575081"/>
    <w:rsid w:val="005758E9"/>
    <w:rsid w:val="00575C7D"/>
    <w:rsid w:val="0057701D"/>
    <w:rsid w:val="00582A28"/>
    <w:rsid w:val="00585C5A"/>
    <w:rsid w:val="00587333"/>
    <w:rsid w:val="00592AB6"/>
    <w:rsid w:val="00593271"/>
    <w:rsid w:val="00595925"/>
    <w:rsid w:val="005A4C4E"/>
    <w:rsid w:val="005A5D78"/>
    <w:rsid w:val="005A66DB"/>
    <w:rsid w:val="005B052D"/>
    <w:rsid w:val="005B18C0"/>
    <w:rsid w:val="005B1DB4"/>
    <w:rsid w:val="005B2E3E"/>
    <w:rsid w:val="005B7F2F"/>
    <w:rsid w:val="005C2DC0"/>
    <w:rsid w:val="005C460C"/>
    <w:rsid w:val="005C7202"/>
    <w:rsid w:val="005D0079"/>
    <w:rsid w:val="005D2712"/>
    <w:rsid w:val="005F7AE0"/>
    <w:rsid w:val="00600601"/>
    <w:rsid w:val="00605F50"/>
    <w:rsid w:val="006070B9"/>
    <w:rsid w:val="0061437E"/>
    <w:rsid w:val="0061687D"/>
    <w:rsid w:val="0061700B"/>
    <w:rsid w:val="00623C3E"/>
    <w:rsid w:val="00626E3B"/>
    <w:rsid w:val="00631202"/>
    <w:rsid w:val="0063787A"/>
    <w:rsid w:val="006414F2"/>
    <w:rsid w:val="00650FEB"/>
    <w:rsid w:val="006526A1"/>
    <w:rsid w:val="00660857"/>
    <w:rsid w:val="00664B62"/>
    <w:rsid w:val="00671624"/>
    <w:rsid w:val="006804FD"/>
    <w:rsid w:val="006866A5"/>
    <w:rsid w:val="006918B9"/>
    <w:rsid w:val="00691B86"/>
    <w:rsid w:val="00694156"/>
    <w:rsid w:val="006979D1"/>
    <w:rsid w:val="006A2CE1"/>
    <w:rsid w:val="006A36E5"/>
    <w:rsid w:val="006B4050"/>
    <w:rsid w:val="006B57B7"/>
    <w:rsid w:val="006C58E5"/>
    <w:rsid w:val="006D5DC4"/>
    <w:rsid w:val="006E4C10"/>
    <w:rsid w:val="006F2C91"/>
    <w:rsid w:val="006F42A7"/>
    <w:rsid w:val="007012A2"/>
    <w:rsid w:val="00702192"/>
    <w:rsid w:val="007145D0"/>
    <w:rsid w:val="00716D02"/>
    <w:rsid w:val="007179A2"/>
    <w:rsid w:val="00722AE2"/>
    <w:rsid w:val="00726BDA"/>
    <w:rsid w:val="0072701B"/>
    <w:rsid w:val="0073128C"/>
    <w:rsid w:val="0073422A"/>
    <w:rsid w:val="007354F0"/>
    <w:rsid w:val="00735ABD"/>
    <w:rsid w:val="0074565E"/>
    <w:rsid w:val="00746167"/>
    <w:rsid w:val="0074687F"/>
    <w:rsid w:val="007468E1"/>
    <w:rsid w:val="00750978"/>
    <w:rsid w:val="007539CE"/>
    <w:rsid w:val="00754E41"/>
    <w:rsid w:val="00755EBC"/>
    <w:rsid w:val="00756A4E"/>
    <w:rsid w:val="00762DFF"/>
    <w:rsid w:val="00763B4A"/>
    <w:rsid w:val="007651A0"/>
    <w:rsid w:val="00770F4F"/>
    <w:rsid w:val="00782AD0"/>
    <w:rsid w:val="007860F6"/>
    <w:rsid w:val="00786176"/>
    <w:rsid w:val="00795530"/>
    <w:rsid w:val="00797A9F"/>
    <w:rsid w:val="007A2A60"/>
    <w:rsid w:val="007A5813"/>
    <w:rsid w:val="007A5F43"/>
    <w:rsid w:val="007A7676"/>
    <w:rsid w:val="007B1E0A"/>
    <w:rsid w:val="007C107C"/>
    <w:rsid w:val="007D0550"/>
    <w:rsid w:val="007D2290"/>
    <w:rsid w:val="007D45F4"/>
    <w:rsid w:val="007D5577"/>
    <w:rsid w:val="007D5C79"/>
    <w:rsid w:val="007E2D58"/>
    <w:rsid w:val="007E4754"/>
    <w:rsid w:val="007E5F99"/>
    <w:rsid w:val="007E6677"/>
    <w:rsid w:val="007E67A7"/>
    <w:rsid w:val="007F2295"/>
    <w:rsid w:val="00803249"/>
    <w:rsid w:val="00803B06"/>
    <w:rsid w:val="00807B99"/>
    <w:rsid w:val="00810660"/>
    <w:rsid w:val="008119DA"/>
    <w:rsid w:val="0081576F"/>
    <w:rsid w:val="00816413"/>
    <w:rsid w:val="0082521A"/>
    <w:rsid w:val="0082648E"/>
    <w:rsid w:val="00826FC6"/>
    <w:rsid w:val="00827F4E"/>
    <w:rsid w:val="00831959"/>
    <w:rsid w:val="00833655"/>
    <w:rsid w:val="00836C64"/>
    <w:rsid w:val="00837FA7"/>
    <w:rsid w:val="00844D87"/>
    <w:rsid w:val="008500B4"/>
    <w:rsid w:val="00850541"/>
    <w:rsid w:val="0085074F"/>
    <w:rsid w:val="008613B5"/>
    <w:rsid w:val="00866165"/>
    <w:rsid w:val="008678DE"/>
    <w:rsid w:val="00880F6A"/>
    <w:rsid w:val="00882CB0"/>
    <w:rsid w:val="00886329"/>
    <w:rsid w:val="008878DA"/>
    <w:rsid w:val="0089001F"/>
    <w:rsid w:val="00896669"/>
    <w:rsid w:val="008A04A1"/>
    <w:rsid w:val="008B1459"/>
    <w:rsid w:val="008C3697"/>
    <w:rsid w:val="008D01DC"/>
    <w:rsid w:val="008D7953"/>
    <w:rsid w:val="008E0726"/>
    <w:rsid w:val="008E4C4F"/>
    <w:rsid w:val="008F0512"/>
    <w:rsid w:val="008F17F6"/>
    <w:rsid w:val="008F3677"/>
    <w:rsid w:val="008F550C"/>
    <w:rsid w:val="008F55F0"/>
    <w:rsid w:val="008F6DE3"/>
    <w:rsid w:val="008F7C9D"/>
    <w:rsid w:val="00903426"/>
    <w:rsid w:val="009152A5"/>
    <w:rsid w:val="00915F73"/>
    <w:rsid w:val="00916947"/>
    <w:rsid w:val="0092109F"/>
    <w:rsid w:val="00921F6A"/>
    <w:rsid w:val="0092224C"/>
    <w:rsid w:val="00922C5C"/>
    <w:rsid w:val="00923CCA"/>
    <w:rsid w:val="00926965"/>
    <w:rsid w:val="0093404D"/>
    <w:rsid w:val="00943F99"/>
    <w:rsid w:val="009466D3"/>
    <w:rsid w:val="00950B6A"/>
    <w:rsid w:val="00952F70"/>
    <w:rsid w:val="009552D4"/>
    <w:rsid w:val="009560A6"/>
    <w:rsid w:val="009636D2"/>
    <w:rsid w:val="009675D3"/>
    <w:rsid w:val="00970655"/>
    <w:rsid w:val="00971F87"/>
    <w:rsid w:val="00972655"/>
    <w:rsid w:val="0099385E"/>
    <w:rsid w:val="00995B88"/>
    <w:rsid w:val="009970AD"/>
    <w:rsid w:val="009A0541"/>
    <w:rsid w:val="009A2665"/>
    <w:rsid w:val="009A4004"/>
    <w:rsid w:val="009A44EC"/>
    <w:rsid w:val="009A69FF"/>
    <w:rsid w:val="009B1E0C"/>
    <w:rsid w:val="009B2BDF"/>
    <w:rsid w:val="009B4FFB"/>
    <w:rsid w:val="009B518A"/>
    <w:rsid w:val="009C3866"/>
    <w:rsid w:val="009C39B8"/>
    <w:rsid w:val="009C61E0"/>
    <w:rsid w:val="009D17F8"/>
    <w:rsid w:val="009D5B4E"/>
    <w:rsid w:val="009E0384"/>
    <w:rsid w:val="009E1284"/>
    <w:rsid w:val="009E16A1"/>
    <w:rsid w:val="009E1C34"/>
    <w:rsid w:val="009F0EA0"/>
    <w:rsid w:val="009F2AF9"/>
    <w:rsid w:val="009F6309"/>
    <w:rsid w:val="00A05923"/>
    <w:rsid w:val="00A06000"/>
    <w:rsid w:val="00A07518"/>
    <w:rsid w:val="00A077F7"/>
    <w:rsid w:val="00A12DF4"/>
    <w:rsid w:val="00A17522"/>
    <w:rsid w:val="00A24BA2"/>
    <w:rsid w:val="00A24CF9"/>
    <w:rsid w:val="00A304A2"/>
    <w:rsid w:val="00A36C60"/>
    <w:rsid w:val="00A44B83"/>
    <w:rsid w:val="00A45DAB"/>
    <w:rsid w:val="00A47001"/>
    <w:rsid w:val="00A53787"/>
    <w:rsid w:val="00A56BC7"/>
    <w:rsid w:val="00A56C3B"/>
    <w:rsid w:val="00A57E81"/>
    <w:rsid w:val="00A639F1"/>
    <w:rsid w:val="00A64959"/>
    <w:rsid w:val="00A70372"/>
    <w:rsid w:val="00A7042D"/>
    <w:rsid w:val="00A71D18"/>
    <w:rsid w:val="00A73029"/>
    <w:rsid w:val="00A7522B"/>
    <w:rsid w:val="00A77193"/>
    <w:rsid w:val="00A774F0"/>
    <w:rsid w:val="00A8119E"/>
    <w:rsid w:val="00A8586E"/>
    <w:rsid w:val="00A860D9"/>
    <w:rsid w:val="00A94EA2"/>
    <w:rsid w:val="00A95954"/>
    <w:rsid w:val="00A9600B"/>
    <w:rsid w:val="00AA1F28"/>
    <w:rsid w:val="00AA2350"/>
    <w:rsid w:val="00AA7A74"/>
    <w:rsid w:val="00AB4460"/>
    <w:rsid w:val="00AB5265"/>
    <w:rsid w:val="00AB5F55"/>
    <w:rsid w:val="00AB6030"/>
    <w:rsid w:val="00AC4BEF"/>
    <w:rsid w:val="00AD02EF"/>
    <w:rsid w:val="00AD061B"/>
    <w:rsid w:val="00AD48DD"/>
    <w:rsid w:val="00AE2EF0"/>
    <w:rsid w:val="00AE4DC6"/>
    <w:rsid w:val="00AF2B81"/>
    <w:rsid w:val="00AF640A"/>
    <w:rsid w:val="00AF641C"/>
    <w:rsid w:val="00AF79C6"/>
    <w:rsid w:val="00B0056D"/>
    <w:rsid w:val="00B01EAA"/>
    <w:rsid w:val="00B0261E"/>
    <w:rsid w:val="00B07936"/>
    <w:rsid w:val="00B07A96"/>
    <w:rsid w:val="00B13FEB"/>
    <w:rsid w:val="00B142BE"/>
    <w:rsid w:val="00B214E7"/>
    <w:rsid w:val="00B21631"/>
    <w:rsid w:val="00B33995"/>
    <w:rsid w:val="00B426B6"/>
    <w:rsid w:val="00B44BFB"/>
    <w:rsid w:val="00B60E7D"/>
    <w:rsid w:val="00B60E9D"/>
    <w:rsid w:val="00B62F2C"/>
    <w:rsid w:val="00B6327B"/>
    <w:rsid w:val="00B64432"/>
    <w:rsid w:val="00B65762"/>
    <w:rsid w:val="00B67B56"/>
    <w:rsid w:val="00B732A4"/>
    <w:rsid w:val="00B767A8"/>
    <w:rsid w:val="00B801CF"/>
    <w:rsid w:val="00B831F5"/>
    <w:rsid w:val="00B918AC"/>
    <w:rsid w:val="00B92AFB"/>
    <w:rsid w:val="00B92BF5"/>
    <w:rsid w:val="00BA2831"/>
    <w:rsid w:val="00BA2EE1"/>
    <w:rsid w:val="00BB48A8"/>
    <w:rsid w:val="00BC2788"/>
    <w:rsid w:val="00BC6E71"/>
    <w:rsid w:val="00BE04C6"/>
    <w:rsid w:val="00BE3993"/>
    <w:rsid w:val="00BE5D0B"/>
    <w:rsid w:val="00BF15F4"/>
    <w:rsid w:val="00BF66C8"/>
    <w:rsid w:val="00C0056E"/>
    <w:rsid w:val="00C12BB8"/>
    <w:rsid w:val="00C14342"/>
    <w:rsid w:val="00C21E02"/>
    <w:rsid w:val="00C24BFC"/>
    <w:rsid w:val="00C24CF4"/>
    <w:rsid w:val="00C267EC"/>
    <w:rsid w:val="00C46F62"/>
    <w:rsid w:val="00C555CE"/>
    <w:rsid w:val="00C60608"/>
    <w:rsid w:val="00C65249"/>
    <w:rsid w:val="00C6537B"/>
    <w:rsid w:val="00C70F34"/>
    <w:rsid w:val="00C94891"/>
    <w:rsid w:val="00CA103E"/>
    <w:rsid w:val="00CA3EB1"/>
    <w:rsid w:val="00CB384F"/>
    <w:rsid w:val="00CB7AC9"/>
    <w:rsid w:val="00CC239E"/>
    <w:rsid w:val="00CC49C0"/>
    <w:rsid w:val="00CF43AA"/>
    <w:rsid w:val="00D0186A"/>
    <w:rsid w:val="00D02C7A"/>
    <w:rsid w:val="00D06464"/>
    <w:rsid w:val="00D10B29"/>
    <w:rsid w:val="00D1601A"/>
    <w:rsid w:val="00D16F1B"/>
    <w:rsid w:val="00D17EF5"/>
    <w:rsid w:val="00D21FF6"/>
    <w:rsid w:val="00D2442B"/>
    <w:rsid w:val="00D276C3"/>
    <w:rsid w:val="00D41FC4"/>
    <w:rsid w:val="00D45C59"/>
    <w:rsid w:val="00D45C74"/>
    <w:rsid w:val="00D63C6E"/>
    <w:rsid w:val="00D7021D"/>
    <w:rsid w:val="00D80126"/>
    <w:rsid w:val="00D84F64"/>
    <w:rsid w:val="00D867C6"/>
    <w:rsid w:val="00D87A47"/>
    <w:rsid w:val="00D923CD"/>
    <w:rsid w:val="00D92A4D"/>
    <w:rsid w:val="00DA327F"/>
    <w:rsid w:val="00DA3538"/>
    <w:rsid w:val="00DA427F"/>
    <w:rsid w:val="00DB087C"/>
    <w:rsid w:val="00DB4DC0"/>
    <w:rsid w:val="00DC4F73"/>
    <w:rsid w:val="00DD4C07"/>
    <w:rsid w:val="00DE2DE9"/>
    <w:rsid w:val="00DE6853"/>
    <w:rsid w:val="00DE6A31"/>
    <w:rsid w:val="00DF3F2F"/>
    <w:rsid w:val="00DF4981"/>
    <w:rsid w:val="00E13270"/>
    <w:rsid w:val="00E14108"/>
    <w:rsid w:val="00E1477E"/>
    <w:rsid w:val="00E2456C"/>
    <w:rsid w:val="00E26A43"/>
    <w:rsid w:val="00E349E4"/>
    <w:rsid w:val="00E36D56"/>
    <w:rsid w:val="00E37F2D"/>
    <w:rsid w:val="00E41695"/>
    <w:rsid w:val="00E45AA7"/>
    <w:rsid w:val="00E50E28"/>
    <w:rsid w:val="00E5181A"/>
    <w:rsid w:val="00E550FD"/>
    <w:rsid w:val="00E56B6F"/>
    <w:rsid w:val="00E56BD2"/>
    <w:rsid w:val="00E6366A"/>
    <w:rsid w:val="00E72104"/>
    <w:rsid w:val="00E737A2"/>
    <w:rsid w:val="00E745D8"/>
    <w:rsid w:val="00E77120"/>
    <w:rsid w:val="00E8032D"/>
    <w:rsid w:val="00E83231"/>
    <w:rsid w:val="00E84DBC"/>
    <w:rsid w:val="00E872B4"/>
    <w:rsid w:val="00E961EF"/>
    <w:rsid w:val="00EA18F4"/>
    <w:rsid w:val="00EA6747"/>
    <w:rsid w:val="00EB16B3"/>
    <w:rsid w:val="00EB38F0"/>
    <w:rsid w:val="00EC4139"/>
    <w:rsid w:val="00EC5EE9"/>
    <w:rsid w:val="00EC6B92"/>
    <w:rsid w:val="00ED6160"/>
    <w:rsid w:val="00ED62DE"/>
    <w:rsid w:val="00EE3220"/>
    <w:rsid w:val="00EE61C2"/>
    <w:rsid w:val="00EF63EB"/>
    <w:rsid w:val="00EF7D59"/>
    <w:rsid w:val="00F013FB"/>
    <w:rsid w:val="00F01A34"/>
    <w:rsid w:val="00F040E9"/>
    <w:rsid w:val="00F13EC8"/>
    <w:rsid w:val="00F16415"/>
    <w:rsid w:val="00F27B50"/>
    <w:rsid w:val="00F27D8E"/>
    <w:rsid w:val="00F31350"/>
    <w:rsid w:val="00F341A2"/>
    <w:rsid w:val="00F36571"/>
    <w:rsid w:val="00F37E45"/>
    <w:rsid w:val="00F37E63"/>
    <w:rsid w:val="00F466A7"/>
    <w:rsid w:val="00F6166F"/>
    <w:rsid w:val="00F6765C"/>
    <w:rsid w:val="00F67EE4"/>
    <w:rsid w:val="00F67F14"/>
    <w:rsid w:val="00F7168E"/>
    <w:rsid w:val="00F71AFC"/>
    <w:rsid w:val="00F72AD4"/>
    <w:rsid w:val="00F75C32"/>
    <w:rsid w:val="00F76486"/>
    <w:rsid w:val="00F808D0"/>
    <w:rsid w:val="00F8178E"/>
    <w:rsid w:val="00F81963"/>
    <w:rsid w:val="00F86065"/>
    <w:rsid w:val="00F877F8"/>
    <w:rsid w:val="00F90645"/>
    <w:rsid w:val="00F90B22"/>
    <w:rsid w:val="00F91193"/>
    <w:rsid w:val="00F95EAA"/>
    <w:rsid w:val="00F962BD"/>
    <w:rsid w:val="00FA2EF7"/>
    <w:rsid w:val="00FA4FF1"/>
    <w:rsid w:val="00FC4563"/>
    <w:rsid w:val="00FC5194"/>
    <w:rsid w:val="00FD1EBA"/>
    <w:rsid w:val="00FD3772"/>
    <w:rsid w:val="00FE4AB7"/>
    <w:rsid w:val="00FE7183"/>
    <w:rsid w:val="00FF0EA6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A2C0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MediumGrid1-Accent21">
    <w:name w:val="Medium Grid 1 - Accent 21"/>
    <w:basedOn w:val="Normal"/>
    <w:uiPriority w:val="34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2-Accent21">
    <w:name w:val="Medium List 2 - Accent 21"/>
    <w:hidden/>
    <w:uiPriority w:val="99"/>
    <w:semiHidden/>
    <w:rsid w:val="00B01EAA"/>
    <w:rPr>
      <w:sz w:val="22"/>
      <w:szCs w:val="22"/>
    </w:rPr>
  </w:style>
  <w:style w:type="paragraph" w:customStyle="1" w:styleId="MediumGrid21">
    <w:name w:val="Medium Grid 21"/>
    <w:basedOn w:val="Normal"/>
    <w:link w:val="MediumGrid2Char"/>
    <w:uiPriority w:val="1"/>
    <w:qFormat/>
    <w:rsid w:val="009C39B8"/>
    <w:rPr>
      <w:rFonts w:eastAsia="Times New Roman"/>
      <w:sz w:val="20"/>
      <w:szCs w:val="20"/>
      <w:lang w:val="x-none" w:eastAsia="x-none" w:bidi="en-US"/>
    </w:rPr>
  </w:style>
  <w:style w:type="character" w:customStyle="1" w:styleId="MediumGrid2Char">
    <w:name w:val="Medium Grid 2 Char"/>
    <w:link w:val="MediumGrid21"/>
    <w:uiPriority w:val="1"/>
    <w:rsid w:val="009C39B8"/>
    <w:rPr>
      <w:rFonts w:ascii="Calibri" w:eastAsia="Times New Roman" w:hAnsi="Calibri" w:cs="Times New Roman"/>
      <w:lang w:bidi="en-US"/>
    </w:rPr>
  </w:style>
  <w:style w:type="character" w:styleId="CommentReference">
    <w:name w:val="annotation reference"/>
    <w:uiPriority w:val="99"/>
    <w:semiHidden/>
    <w:unhideWhenUsed/>
    <w:rsid w:val="006979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9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9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9D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6979D1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4A28FA"/>
    <w:rPr>
      <w:sz w:val="22"/>
      <w:szCs w:val="22"/>
    </w:rPr>
  </w:style>
  <w:style w:type="paragraph" w:customStyle="1" w:styleId="Default">
    <w:name w:val="Default"/>
    <w:rsid w:val="00F91193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Revision">
    <w:name w:val="Revision"/>
    <w:hidden/>
    <w:uiPriority w:val="71"/>
    <w:rsid w:val="00956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9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808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251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2E4177C-C263-4706-A8AA-14E06DF59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E3D2C8-5DE7-4319-A7E8-1CD17407E3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06DFF2-B60E-41C6-8DD0-1B9297EDB4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C020E6-6614-4E00-96E2-3A1383206ED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2023-01-18T21:26:00Z</dcterms:created>
  <dcterms:modified xsi:type="dcterms:W3CDTF">2023-01-18T21:26:00Z</dcterms:modified>
</cp:coreProperties>
</file>